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681A7" w14:textId="279981A1" w:rsidR="001957A8" w:rsidRPr="00F80A86" w:rsidRDefault="001957A8" w:rsidP="00AB36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80A86">
        <w:rPr>
          <w:rFonts w:ascii="Times New Roman" w:hAnsi="Times New Roman" w:cs="Times New Roman"/>
          <w:sz w:val="24"/>
          <w:szCs w:val="24"/>
        </w:rPr>
        <w:t>EELNÕU</w:t>
      </w:r>
      <w:del w:id="0" w:author="Aili Sandre" w:date="2024-07-04T08:38:00Z">
        <w:r w:rsidRPr="00F80A86" w:rsidDel="0037338F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14:paraId="65B8C0E0" w14:textId="5CCE63E7" w:rsidR="001957A8" w:rsidRDefault="00042678" w:rsidP="00AB36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DA60C7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="001957A8" w:rsidRPr="00F80A86">
        <w:rPr>
          <w:rFonts w:ascii="Times New Roman" w:hAnsi="Times New Roman" w:cs="Times New Roman"/>
          <w:sz w:val="24"/>
          <w:szCs w:val="24"/>
        </w:rPr>
        <w:t>.202</w:t>
      </w:r>
      <w:r w:rsidR="005E6E97">
        <w:rPr>
          <w:rFonts w:ascii="Times New Roman" w:hAnsi="Times New Roman" w:cs="Times New Roman"/>
          <w:sz w:val="24"/>
          <w:szCs w:val="24"/>
        </w:rPr>
        <w:t>4</w:t>
      </w:r>
      <w:del w:id="1" w:author="Aili Sandre" w:date="2024-07-04T08:38:00Z">
        <w:r w:rsidR="001957A8" w:rsidRPr="00F80A86" w:rsidDel="0037338F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14:paraId="5BFA553D" w14:textId="77777777" w:rsidR="00042678" w:rsidRPr="00F80A86" w:rsidRDefault="00042678" w:rsidP="00AB36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BCC5013" w14:textId="77777777" w:rsidR="001957A8" w:rsidRDefault="001957A8" w:rsidP="00AB36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54AAA">
        <w:rPr>
          <w:rFonts w:ascii="Times New Roman" w:hAnsi="Times New Roman" w:cs="Times New Roman"/>
          <w:b/>
          <w:bCs/>
          <w:sz w:val="32"/>
          <w:szCs w:val="32"/>
        </w:rPr>
        <w:t>Tolliseaduse muutmise seadus</w:t>
      </w:r>
    </w:p>
    <w:p w14:paraId="033C8C79" w14:textId="77777777" w:rsidR="00E60540" w:rsidRPr="00C54AAA" w:rsidRDefault="00E60540" w:rsidP="00AB36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828EF06" w14:textId="77777777" w:rsidR="001957A8" w:rsidRPr="00F80A86" w:rsidRDefault="001957A8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630E82" w14:textId="629AB460" w:rsidR="00926188" w:rsidRPr="000B2E6E" w:rsidRDefault="00926188" w:rsidP="00C54A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E6E">
        <w:rPr>
          <w:rFonts w:ascii="Times New Roman" w:hAnsi="Times New Roman" w:cs="Times New Roman"/>
          <w:b/>
          <w:bCs/>
          <w:sz w:val="24"/>
          <w:szCs w:val="24"/>
        </w:rPr>
        <w:t>§ 1. Tolliseaduse muutmine</w:t>
      </w:r>
    </w:p>
    <w:p w14:paraId="46CFD7D9" w14:textId="77777777" w:rsidR="00AB3610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F1EF2D" w14:textId="7AA53D74" w:rsidR="001957A8" w:rsidRPr="000B2E6E" w:rsidRDefault="001957A8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sz w:val="24"/>
          <w:szCs w:val="24"/>
        </w:rPr>
        <w:t>Tolliseaduses tehakse järgmised muudatused:</w:t>
      </w:r>
      <w:del w:id="2" w:author="Aili Sandre" w:date="2024-07-03T20:58:00Z">
        <w:r w:rsidRPr="000B2E6E" w:rsidDel="00FB3EAC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14:paraId="7FAD92A7" w14:textId="77777777" w:rsidR="00AB3610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619DEA" w14:textId="06527305" w:rsidR="00F80A86" w:rsidRPr="000B2E6E" w:rsidRDefault="00926188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="00F80A86" w:rsidRPr="000B2E6E">
        <w:rPr>
          <w:rFonts w:ascii="Times New Roman" w:hAnsi="Times New Roman" w:cs="Times New Roman"/>
          <w:sz w:val="24"/>
          <w:szCs w:val="24"/>
        </w:rPr>
        <w:t xml:space="preserve"> </w:t>
      </w:r>
      <w:r w:rsidR="002E6441" w:rsidRPr="000B2E6E">
        <w:rPr>
          <w:rFonts w:ascii="Times New Roman" w:hAnsi="Times New Roman" w:cs="Times New Roman"/>
          <w:sz w:val="24"/>
          <w:szCs w:val="24"/>
        </w:rPr>
        <w:t>paragrahv</w:t>
      </w:r>
      <w:r w:rsidR="003A7D35" w:rsidRPr="000B2E6E">
        <w:rPr>
          <w:rFonts w:ascii="Times New Roman" w:hAnsi="Times New Roman" w:cs="Times New Roman"/>
          <w:sz w:val="24"/>
          <w:szCs w:val="24"/>
        </w:rPr>
        <w:t>i</w:t>
      </w:r>
      <w:r w:rsidR="00F80A86" w:rsidRPr="000B2E6E">
        <w:rPr>
          <w:rFonts w:ascii="Times New Roman" w:hAnsi="Times New Roman" w:cs="Times New Roman"/>
          <w:sz w:val="24"/>
          <w:szCs w:val="24"/>
        </w:rPr>
        <w:t xml:space="preserve"> 7 lõi</w:t>
      </w:r>
      <w:r w:rsidR="003A7D35" w:rsidRPr="000B2E6E">
        <w:rPr>
          <w:rFonts w:ascii="Times New Roman" w:hAnsi="Times New Roman" w:cs="Times New Roman"/>
          <w:sz w:val="24"/>
          <w:szCs w:val="24"/>
        </w:rPr>
        <w:t>ke</w:t>
      </w:r>
      <w:r w:rsidR="00F80A86" w:rsidRPr="000B2E6E">
        <w:rPr>
          <w:rFonts w:ascii="Times New Roman" w:hAnsi="Times New Roman" w:cs="Times New Roman"/>
          <w:sz w:val="24"/>
          <w:szCs w:val="24"/>
        </w:rPr>
        <w:t xml:space="preserve"> 1 tei</w:t>
      </w:r>
      <w:r w:rsidR="00AB3610">
        <w:rPr>
          <w:rFonts w:ascii="Times New Roman" w:hAnsi="Times New Roman" w:cs="Times New Roman"/>
          <w:sz w:val="24"/>
          <w:szCs w:val="24"/>
        </w:rPr>
        <w:t>ne</w:t>
      </w:r>
      <w:r w:rsidR="00F80A86" w:rsidRPr="000B2E6E">
        <w:rPr>
          <w:rFonts w:ascii="Times New Roman" w:hAnsi="Times New Roman" w:cs="Times New Roman"/>
          <w:sz w:val="24"/>
          <w:szCs w:val="24"/>
        </w:rPr>
        <w:t xml:space="preserve"> lause muudetakse ja </w:t>
      </w:r>
      <w:r w:rsidR="003A7D35" w:rsidRPr="000B2E6E">
        <w:rPr>
          <w:rFonts w:ascii="Times New Roman" w:hAnsi="Times New Roman" w:cs="Times New Roman"/>
          <w:sz w:val="24"/>
          <w:szCs w:val="24"/>
        </w:rPr>
        <w:t>sõnastatakse</w:t>
      </w:r>
      <w:r w:rsidR="00F80A86" w:rsidRPr="000B2E6E">
        <w:rPr>
          <w:rFonts w:ascii="Times New Roman" w:hAnsi="Times New Roman" w:cs="Times New Roman"/>
          <w:sz w:val="24"/>
          <w:szCs w:val="24"/>
        </w:rPr>
        <w:t xml:space="preserve"> järgmiselt:</w:t>
      </w:r>
    </w:p>
    <w:p w14:paraId="24F2BC9A" w14:textId="36325BAE" w:rsidR="00F80A86" w:rsidRPr="00293071" w:rsidRDefault="00F80A86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„</w:t>
      </w:r>
      <w:r w:rsidRPr="00293071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Vormiriietust võivad ette nähtud juhtudel kanda ka Maksu- ja Tolliameti </w:t>
      </w:r>
      <w:r w:rsidR="00E42E40" w:rsidRPr="00293071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peadirektor ja </w:t>
      </w:r>
      <w:r w:rsidRPr="00293071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töötajad ning Sisekaitseakadeemia töötajad ja üliõpilased.“</w:t>
      </w:r>
      <w:r w:rsidR="003A7D35" w:rsidRPr="00293071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;</w:t>
      </w:r>
    </w:p>
    <w:p w14:paraId="415CD72F" w14:textId="77777777" w:rsidR="00AB3610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745338" w14:textId="37C3B08C" w:rsidR="00614ECF" w:rsidRPr="00293071" w:rsidRDefault="000C1433" w:rsidP="00C54A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29307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14ECF" w:rsidRPr="00293071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14ECF" w:rsidRPr="00293071">
        <w:rPr>
          <w:rFonts w:ascii="Times New Roman" w:hAnsi="Times New Roman" w:cs="Times New Roman"/>
          <w:sz w:val="24"/>
          <w:szCs w:val="24"/>
        </w:rPr>
        <w:t xml:space="preserve"> p</w:t>
      </w:r>
      <w:r w:rsidR="00614ECF" w:rsidRPr="00293071">
        <w:rPr>
          <w:rFonts w:ascii="Times New Roman" w:eastAsia="Times New Roman" w:hAnsi="Times New Roman" w:cs="Times New Roman"/>
          <w:color w:val="000000"/>
          <w:sz w:val="24"/>
          <w:szCs w:val="24"/>
        </w:rPr>
        <w:t>aragrahv</w:t>
      </w:r>
      <w:r w:rsidR="008D048A" w:rsidRPr="00293071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="00614ECF" w:rsidRPr="002930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13 l</w:t>
      </w:r>
      <w:r w:rsidR="003A7D35" w:rsidRPr="00293071">
        <w:rPr>
          <w:rFonts w:ascii="Times New Roman" w:eastAsia="Times New Roman" w:hAnsi="Times New Roman" w:cs="Times New Roman"/>
          <w:color w:val="000000"/>
          <w:sz w:val="24"/>
          <w:szCs w:val="24"/>
        </w:rPr>
        <w:t>õi</w:t>
      </w:r>
      <w:r w:rsidR="008D048A" w:rsidRPr="00293071">
        <w:rPr>
          <w:rFonts w:ascii="Times New Roman" w:eastAsia="Times New Roman" w:hAnsi="Times New Roman" w:cs="Times New Roman"/>
          <w:color w:val="000000"/>
          <w:sz w:val="24"/>
          <w:szCs w:val="24"/>
        </w:rPr>
        <w:t>ke</w:t>
      </w:r>
      <w:r w:rsidR="00614ECF" w:rsidRPr="002930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 w:rsidR="00614ECF" w:rsidRPr="0029307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del w:id="3" w:author="Aili Sandre" w:date="2024-07-03T20:58:00Z">
        <w:r w:rsidR="00614ECF" w:rsidRPr="00FB3EAC" w:rsidDel="00FB3EAC">
          <w:rPr>
            <w:rFonts w:ascii="Times New Roman" w:eastAsia="Times New Roman" w:hAnsi="Times New Roman" w:cs="Times New Roman"/>
            <w:color w:val="000000"/>
            <w:sz w:val="24"/>
            <w:szCs w:val="24"/>
            <w:rPrChange w:id="4" w:author="Aili Sandre" w:date="2024-07-03T20:58:00Z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rPrChange>
          </w:rPr>
          <w:delText> </w:delText>
        </w:r>
      </w:del>
      <w:ins w:id="5" w:author="Aili Sandre" w:date="2024-07-03T20:58:00Z">
        <w:r w:rsidR="00FB3EAC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</w:t>
        </w:r>
      </w:ins>
      <w:r w:rsidR="00614ECF" w:rsidRPr="00293071">
        <w:rPr>
          <w:rFonts w:ascii="Times New Roman" w:eastAsia="Times New Roman" w:hAnsi="Times New Roman" w:cs="Times New Roman"/>
          <w:color w:val="000000"/>
          <w:sz w:val="24"/>
          <w:szCs w:val="24"/>
        </w:rPr>
        <w:t>esimene lause muudetakse ja sõnastatakse järgmiselt:</w:t>
      </w:r>
    </w:p>
    <w:p w14:paraId="64A9597E" w14:textId="26AC8C5D" w:rsidR="00614ECF" w:rsidRPr="00293071" w:rsidRDefault="00614ECF" w:rsidP="00C54AAA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</w:rPr>
      </w:pPr>
      <w:r w:rsidRPr="00293071">
        <w:rPr>
          <w:rFonts w:ascii="Times New Roman" w:hAnsi="Times New Roman" w:cs="Times New Roman"/>
          <w:color w:val="202020"/>
          <w:sz w:val="24"/>
          <w:szCs w:val="24"/>
        </w:rPr>
        <w:t>„(1</w:t>
      </w:r>
      <w:r w:rsidRPr="00293071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vertAlign w:val="superscript"/>
        </w:rPr>
        <w:t>1</w:t>
      </w:r>
      <w:r w:rsidRPr="00293071">
        <w:rPr>
          <w:rFonts w:ascii="Times New Roman" w:hAnsi="Times New Roman" w:cs="Times New Roman"/>
          <w:color w:val="202020"/>
          <w:sz w:val="24"/>
          <w:szCs w:val="24"/>
        </w:rPr>
        <w:t>) Andmekogu on osa maksukorralduse seaduse § 17 lõike 1 alusel asutatud maksukohustuslaste registrist</w:t>
      </w:r>
      <w:r w:rsidR="003A7D35" w:rsidRPr="00293071">
        <w:rPr>
          <w:rFonts w:ascii="Times New Roman" w:hAnsi="Times New Roman" w:cs="Times New Roman"/>
          <w:color w:val="202020"/>
          <w:sz w:val="24"/>
          <w:szCs w:val="24"/>
        </w:rPr>
        <w:t>.“;</w:t>
      </w:r>
    </w:p>
    <w:p w14:paraId="3DAB1264" w14:textId="77777777" w:rsidR="00AB3610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54A036" w14:textId="208C33C7" w:rsidR="004C06DB" w:rsidRPr="000B2E6E" w:rsidRDefault="004C06DB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80A86" w:rsidRPr="000B2E6E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2E6441" w:rsidRPr="000B2E6E">
        <w:rPr>
          <w:rFonts w:ascii="Times New Roman" w:hAnsi="Times New Roman" w:cs="Times New Roman"/>
          <w:sz w:val="24"/>
          <w:szCs w:val="24"/>
        </w:rPr>
        <w:t>paragrahv</w:t>
      </w:r>
      <w:r w:rsidR="008A2BEF" w:rsidRPr="000B2E6E">
        <w:rPr>
          <w:rFonts w:ascii="Times New Roman" w:hAnsi="Times New Roman" w:cs="Times New Roman"/>
          <w:sz w:val="24"/>
          <w:szCs w:val="24"/>
        </w:rPr>
        <w:t xml:space="preserve"> 49 </w:t>
      </w:r>
      <w:r w:rsidRPr="000B2E6E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68AC77C7" w14:textId="6833DB6D" w:rsidR="004C06DB" w:rsidRPr="000B2E6E" w:rsidRDefault="004C06DB" w:rsidP="00C54AAA">
      <w:pPr>
        <w:pStyle w:val="Normaallaadveeb"/>
        <w:spacing w:before="0" w:beforeAutospacing="0" w:after="0" w:afterAutospacing="0"/>
        <w:jc w:val="both"/>
      </w:pPr>
      <w:r w:rsidRPr="000B2E6E">
        <w:t>„</w:t>
      </w:r>
      <w:r w:rsidRPr="000B2E6E">
        <w:rPr>
          <w:b/>
          <w:bCs/>
          <w:color w:val="000000"/>
        </w:rPr>
        <w:t xml:space="preserve">§ 49. </w:t>
      </w:r>
      <w:r w:rsidRPr="00FB3EAC">
        <w:rPr>
          <w:b/>
          <w:bCs/>
          <w:color w:val="000000"/>
        </w:rPr>
        <w:t>Sõjalise</w:t>
      </w:r>
      <w:r w:rsidR="00B732F4" w:rsidRPr="00FB3EAC">
        <w:rPr>
          <w:b/>
          <w:bCs/>
          <w:color w:val="000000"/>
        </w:rPr>
        <w:t xml:space="preserve"> </w:t>
      </w:r>
      <w:r w:rsidR="00B732F4" w:rsidRPr="00FB3EAC">
        <w:rPr>
          <w:rFonts w:eastAsia="Calibri"/>
          <w:b/>
          <w:bCs/>
        </w:rPr>
        <w:t xml:space="preserve">tegevusega </w:t>
      </w:r>
      <w:r w:rsidR="00B732F4" w:rsidRPr="009310EE">
        <w:rPr>
          <w:rFonts w:eastAsia="Calibri"/>
          <w:b/>
          <w:bCs/>
        </w:rPr>
        <w:t>seoses</w:t>
      </w:r>
      <w:r w:rsidR="00B732F4">
        <w:rPr>
          <w:rFonts w:eastAsia="Calibri"/>
        </w:rPr>
        <w:t xml:space="preserve"> </w:t>
      </w:r>
      <w:r w:rsidRPr="000B2E6E">
        <w:rPr>
          <w:b/>
          <w:bCs/>
          <w:color w:val="000000"/>
        </w:rPr>
        <w:t>veetava või kasutatava kauba ja välislepingu alusel maksudest vabastatud kauba tolliformaalsused</w:t>
      </w:r>
    </w:p>
    <w:p w14:paraId="69110824" w14:textId="77777777" w:rsidR="00AB3610" w:rsidRDefault="00AB3610" w:rsidP="00AB3610">
      <w:pPr>
        <w:pStyle w:val="Normaallaadveeb"/>
        <w:spacing w:before="0" w:beforeAutospacing="0" w:after="0" w:afterAutospacing="0"/>
        <w:jc w:val="both"/>
        <w:rPr>
          <w:color w:val="000000"/>
        </w:rPr>
      </w:pPr>
    </w:p>
    <w:p w14:paraId="3F27C33A" w14:textId="78DD348A" w:rsidR="004C06DB" w:rsidRPr="000B2E6E" w:rsidRDefault="004C06DB" w:rsidP="00C54AAA">
      <w:pPr>
        <w:pStyle w:val="Normaallaadveeb"/>
        <w:spacing w:before="0" w:beforeAutospacing="0" w:after="0" w:afterAutospacing="0"/>
        <w:jc w:val="both"/>
      </w:pPr>
      <w:r w:rsidRPr="000B2E6E">
        <w:rPr>
          <w:color w:val="000000"/>
        </w:rPr>
        <w:t>(</w:t>
      </w:r>
      <w:r w:rsidR="0020734F">
        <w:rPr>
          <w:color w:val="000000"/>
        </w:rPr>
        <w:t>1</w:t>
      </w:r>
      <w:r w:rsidRPr="000B2E6E">
        <w:rPr>
          <w:color w:val="000000"/>
        </w:rPr>
        <w:t>) Valdkonna eest vastutav minister kehtestab määrusega tolliformaalsused:</w:t>
      </w:r>
    </w:p>
    <w:p w14:paraId="73797071" w14:textId="700874B2" w:rsidR="004C06DB" w:rsidRPr="000B2E6E" w:rsidRDefault="004C06DB" w:rsidP="00C54AAA">
      <w:pPr>
        <w:pStyle w:val="Normaallaadveeb"/>
        <w:spacing w:before="0" w:beforeAutospacing="0" w:after="0" w:afterAutospacing="0"/>
        <w:jc w:val="both"/>
      </w:pPr>
      <w:r w:rsidRPr="000B2E6E">
        <w:rPr>
          <w:color w:val="000000"/>
        </w:rPr>
        <w:t>1) sõjalise tegevus</w:t>
      </w:r>
      <w:r w:rsidR="000107D9">
        <w:rPr>
          <w:color w:val="000000"/>
        </w:rPr>
        <w:t xml:space="preserve">ega </w:t>
      </w:r>
      <w:r w:rsidR="000107D9" w:rsidRPr="009310EE">
        <w:rPr>
          <w:color w:val="000000"/>
        </w:rPr>
        <w:t>seoses</w:t>
      </w:r>
      <w:r w:rsidRPr="000B2E6E">
        <w:rPr>
          <w:color w:val="000000"/>
        </w:rPr>
        <w:t xml:space="preserve"> veetavale või kasutatavale kaubale;</w:t>
      </w:r>
    </w:p>
    <w:p w14:paraId="14DBA03B" w14:textId="3E774F15" w:rsidR="004C06DB" w:rsidRDefault="004C06DB" w:rsidP="00C54AAA">
      <w:pPr>
        <w:pStyle w:val="Normaallaadveeb"/>
        <w:spacing w:before="0" w:beforeAutospacing="0" w:after="0" w:afterAutospacing="0"/>
        <w:jc w:val="both"/>
        <w:rPr>
          <w:color w:val="000000"/>
        </w:rPr>
      </w:pPr>
      <w:r w:rsidRPr="000B2E6E">
        <w:rPr>
          <w:color w:val="000000"/>
        </w:rPr>
        <w:t xml:space="preserve">2) välisriigi relvajõudude liikme, välisriigi relvajõudude tsiviilkoosseisu liikme, rahvusvahelise sõjalise peakorteri liikme ja nende ülalpeetavate, samuti välisriigi relvajõudude </w:t>
      </w:r>
      <w:r w:rsidRPr="00B33AD5">
        <w:t xml:space="preserve">lepingupartneri </w:t>
      </w:r>
      <w:r w:rsidRPr="000B2E6E">
        <w:rPr>
          <w:color w:val="000000"/>
        </w:rPr>
        <w:t xml:space="preserve">töötaja ja rahvusvahelise sõjalise peakorteri lepingupartneri töötaja isiklikuks kasutamiseks mõeldud kaubale, mis on </w:t>
      </w:r>
      <w:r w:rsidR="00DE5E9F" w:rsidRPr="00DE5E9F">
        <w:rPr>
          <w:shd w:val="clear" w:color="auto" w:fill="FFFFFF"/>
        </w:rPr>
        <w:t xml:space="preserve">Riigikogu poolt ratifitseeritud </w:t>
      </w:r>
      <w:proofErr w:type="spellStart"/>
      <w:r w:rsidRPr="000B2E6E">
        <w:rPr>
          <w:color w:val="000000"/>
        </w:rPr>
        <w:t>välislepingu</w:t>
      </w:r>
      <w:proofErr w:type="spellEnd"/>
      <w:r w:rsidRPr="000B2E6E">
        <w:rPr>
          <w:color w:val="000000"/>
        </w:rPr>
        <w:t xml:space="preserve"> alusel vabastatud maksudest.</w:t>
      </w:r>
      <w:del w:id="6" w:author="Kärt Voor" w:date="2024-07-05T08:35:00Z">
        <w:r w:rsidRPr="000B2E6E" w:rsidDel="00D4555B">
          <w:rPr>
            <w:color w:val="000000"/>
          </w:rPr>
          <w:delText>“</w:delText>
        </w:r>
        <w:r w:rsidR="00533840" w:rsidDel="00D4555B">
          <w:rPr>
            <w:color w:val="000000"/>
          </w:rPr>
          <w:delText>;</w:delText>
        </w:r>
      </w:del>
    </w:p>
    <w:p w14:paraId="3CEF118D" w14:textId="77777777" w:rsidR="0020734F" w:rsidRDefault="0020734F" w:rsidP="00C54AAA">
      <w:pPr>
        <w:pStyle w:val="Normaallaadveeb"/>
        <w:spacing w:before="0" w:beforeAutospacing="0" w:after="0" w:afterAutospacing="0"/>
        <w:jc w:val="both"/>
        <w:rPr>
          <w:color w:val="000000"/>
        </w:rPr>
      </w:pPr>
    </w:p>
    <w:p w14:paraId="7F8F7622" w14:textId="3014016C" w:rsidR="0020734F" w:rsidRPr="00E40A4C" w:rsidRDefault="0020734F" w:rsidP="0020734F">
      <w:pPr>
        <w:pStyle w:val="Normaallaadveeb"/>
        <w:spacing w:before="0" w:beforeAutospacing="0" w:after="0" w:afterAutospacing="0"/>
        <w:jc w:val="both"/>
      </w:pPr>
      <w:r w:rsidRPr="00E40A4C">
        <w:rPr>
          <w:color w:val="000000"/>
        </w:rPr>
        <w:t>(</w:t>
      </w:r>
      <w:r>
        <w:rPr>
          <w:color w:val="000000"/>
        </w:rPr>
        <w:t>2</w:t>
      </w:r>
      <w:r w:rsidRPr="00E40A4C">
        <w:rPr>
          <w:color w:val="000000"/>
        </w:rPr>
        <w:t xml:space="preserve">) </w:t>
      </w:r>
      <w:r w:rsidRPr="00E40A4C">
        <w:rPr>
          <w:color w:val="202020"/>
          <w:shd w:val="clear" w:color="auto" w:fill="FFFFFF"/>
        </w:rPr>
        <w:t xml:space="preserve">Käesolevas seaduses kasutatakse </w:t>
      </w:r>
      <w:del w:id="7" w:author="Kärt Voor" w:date="2024-07-04T10:49:00Z">
        <w:r w:rsidRPr="00E40A4C" w:rsidDel="0076142F">
          <w:rPr>
            <w:color w:val="202020"/>
            <w:shd w:val="clear" w:color="auto" w:fill="FFFFFF"/>
          </w:rPr>
          <w:delText xml:space="preserve">mõistet </w:delText>
        </w:r>
      </w:del>
      <w:ins w:id="8" w:author="Kärt Voor" w:date="2024-07-04T10:49:00Z">
        <w:r w:rsidR="0076142F">
          <w:rPr>
            <w:color w:val="202020"/>
            <w:shd w:val="clear" w:color="auto" w:fill="FFFFFF"/>
          </w:rPr>
          <w:t>terminit</w:t>
        </w:r>
        <w:r w:rsidR="0076142F" w:rsidRPr="00E40A4C">
          <w:rPr>
            <w:color w:val="202020"/>
            <w:shd w:val="clear" w:color="auto" w:fill="FFFFFF"/>
          </w:rPr>
          <w:t xml:space="preserve"> </w:t>
        </w:r>
      </w:ins>
      <w:r w:rsidRPr="00E40A4C">
        <w:rPr>
          <w:color w:val="000000"/>
        </w:rPr>
        <w:t xml:space="preserve">sõjalise </w:t>
      </w:r>
      <w:r w:rsidRPr="00150479">
        <w:rPr>
          <w:color w:val="000000"/>
        </w:rPr>
        <w:t xml:space="preserve">tegevusega </w:t>
      </w:r>
      <w:r w:rsidRPr="009310EE">
        <w:rPr>
          <w:color w:val="000000"/>
        </w:rPr>
        <w:t>seoses</w:t>
      </w:r>
      <w:r w:rsidRPr="00E40A4C">
        <w:rPr>
          <w:color w:val="000000"/>
        </w:rPr>
        <w:t xml:space="preserve"> veetav või kasutatav kaup</w:t>
      </w:r>
      <w:del w:id="9" w:author="Aili Sandre" w:date="2024-07-04T08:37:00Z">
        <w:r w:rsidRPr="00E40A4C" w:rsidDel="009310EE">
          <w:rPr>
            <w:color w:val="000000"/>
          </w:rPr>
          <w:delText> </w:delText>
        </w:r>
      </w:del>
      <w:r w:rsidRPr="00E40A4C">
        <w:rPr>
          <w:color w:val="000000"/>
        </w:rPr>
        <w:t xml:space="preserve"> </w:t>
      </w:r>
      <w:r w:rsidRPr="00E40A4C">
        <w:t xml:space="preserve">komisjoni delegeeritud määruse (EL) nr 2015/2446, </w:t>
      </w:r>
      <w:r w:rsidRPr="00E40A4C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millega täiendatakse Euroopa Parlamendi ja nõukogu määrust (EL) nr 952/2013 seoses liidu tolliseadustiku teatavaid sätteid </w:t>
      </w:r>
      <w:r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täpsustavate </w:t>
      </w:r>
      <w:r w:rsidRPr="00E40A4C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>üksikasjalike eeskirjadega</w:t>
      </w:r>
      <w:r w:rsidRPr="00E40A4C" w:rsidDel="00E40A4C">
        <w:t xml:space="preserve"> </w:t>
      </w:r>
      <w:r w:rsidRPr="00E40A4C">
        <w:t>(ELT L 343, 29.12.2015, lk 1–557)</w:t>
      </w:r>
      <w:r>
        <w:t>,</w:t>
      </w:r>
      <w:r w:rsidRPr="00E40A4C">
        <w:t xml:space="preserve"> </w:t>
      </w:r>
      <w:r w:rsidRPr="00E40A4C">
        <w:rPr>
          <w:color w:val="000000"/>
        </w:rPr>
        <w:t>artik</w:t>
      </w:r>
      <w:r>
        <w:rPr>
          <w:color w:val="000000"/>
        </w:rPr>
        <w:t>li</w:t>
      </w:r>
      <w:r w:rsidRPr="00E40A4C">
        <w:rPr>
          <w:color w:val="000000"/>
        </w:rPr>
        <w:t xml:space="preserve"> 1 punkti 49 tähenduses.</w:t>
      </w:r>
      <w:commentRangeStart w:id="10"/>
      <w:ins w:id="11" w:author="Kärt Voor" w:date="2024-07-05T08:36:00Z">
        <w:r w:rsidR="00D4555B">
          <w:rPr>
            <w:color w:val="000000"/>
          </w:rPr>
          <w:t>“;</w:t>
        </w:r>
        <w:commentRangeEnd w:id="10"/>
        <w:r w:rsidR="00D4555B">
          <w:rPr>
            <w:rStyle w:val="Kommentaariviide"/>
            <w:rFonts w:asciiTheme="minorHAnsi" w:eastAsiaTheme="minorHAnsi" w:hAnsiTheme="minorHAnsi" w:cstheme="minorBidi"/>
            <w:kern w:val="2"/>
            <w:lang w:eastAsia="en-US"/>
            <w14:ligatures w14:val="standardContextual"/>
          </w:rPr>
          <w:commentReference w:id="10"/>
        </w:r>
      </w:ins>
    </w:p>
    <w:p w14:paraId="09A7042A" w14:textId="77777777" w:rsidR="00AB3610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80E486" w14:textId="366CDEAB" w:rsidR="00F80A86" w:rsidRPr="000B2E6E" w:rsidRDefault="007117AC" w:rsidP="00C54AAA">
      <w:pPr>
        <w:spacing w:after="0" w:line="240" w:lineRule="auto"/>
        <w:jc w:val="both"/>
        <w:rPr>
          <w:rFonts w:ascii="Times New Roman" w:hAnsi="Times New Roman" w:cs="Times New Roman"/>
          <w:color w:val="202020"/>
          <w:kern w:val="0"/>
          <w:sz w:val="24"/>
          <w:szCs w:val="24"/>
          <w14:ligatures w14:val="none"/>
        </w:rPr>
      </w:pPr>
      <w:r w:rsidRPr="000B2E6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80A86" w:rsidRPr="000B2E6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80A86" w:rsidRPr="000B2E6E">
        <w:rPr>
          <w:rFonts w:ascii="Times New Roman" w:hAnsi="Times New Roman" w:cs="Times New Roman"/>
          <w:sz w:val="24"/>
          <w:szCs w:val="24"/>
        </w:rPr>
        <w:t xml:space="preserve"> </w:t>
      </w:r>
      <w:r w:rsidR="002E6441" w:rsidRPr="000B2E6E">
        <w:rPr>
          <w:rFonts w:ascii="Times New Roman" w:hAnsi="Times New Roman" w:cs="Times New Roman"/>
          <w:sz w:val="24"/>
          <w:szCs w:val="24"/>
        </w:rPr>
        <w:t>paragrahv</w:t>
      </w:r>
      <w:r w:rsidR="00F80A86" w:rsidRPr="000B2E6E">
        <w:rPr>
          <w:rFonts w:ascii="Times New Roman" w:hAnsi="Times New Roman" w:cs="Times New Roman"/>
          <w:sz w:val="24"/>
          <w:szCs w:val="24"/>
        </w:rPr>
        <w:t xml:space="preserve"> 50 </w:t>
      </w:r>
      <w:r w:rsidR="004A0227" w:rsidRPr="000B2E6E">
        <w:rPr>
          <w:rFonts w:ascii="Times New Roman" w:hAnsi="Times New Roman" w:cs="Times New Roman"/>
          <w:sz w:val="24"/>
          <w:szCs w:val="24"/>
        </w:rPr>
        <w:t>tunnistatakse kehtetuks</w:t>
      </w:r>
      <w:r w:rsidR="00C85A27" w:rsidRPr="000B2E6E">
        <w:rPr>
          <w:rFonts w:ascii="Times New Roman" w:hAnsi="Times New Roman" w:cs="Times New Roman"/>
          <w:sz w:val="24"/>
          <w:szCs w:val="24"/>
        </w:rPr>
        <w:t>;</w:t>
      </w:r>
    </w:p>
    <w:p w14:paraId="2434D001" w14:textId="77777777" w:rsidR="00AB3610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E3612C" w14:textId="13064846" w:rsidR="00F80A86" w:rsidRPr="000B2E6E" w:rsidRDefault="007117AC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b/>
          <w:bCs/>
          <w:sz w:val="24"/>
          <w:szCs w:val="24"/>
        </w:rPr>
        <w:t>5)</w:t>
      </w:r>
      <w:r w:rsidR="00F80A86" w:rsidRPr="000B2E6E">
        <w:rPr>
          <w:rFonts w:ascii="Times New Roman" w:hAnsi="Times New Roman" w:cs="Times New Roman"/>
          <w:sz w:val="24"/>
          <w:szCs w:val="24"/>
        </w:rPr>
        <w:t xml:space="preserve"> paragrahv</w:t>
      </w:r>
      <w:r w:rsidR="003A7D35" w:rsidRPr="000B2E6E">
        <w:rPr>
          <w:rFonts w:ascii="Times New Roman" w:hAnsi="Times New Roman" w:cs="Times New Roman"/>
          <w:sz w:val="24"/>
          <w:szCs w:val="24"/>
        </w:rPr>
        <w:t>i</w:t>
      </w:r>
      <w:r w:rsidR="00F80A86" w:rsidRPr="000B2E6E">
        <w:rPr>
          <w:rFonts w:ascii="Times New Roman" w:hAnsi="Times New Roman" w:cs="Times New Roman"/>
          <w:sz w:val="24"/>
          <w:szCs w:val="24"/>
        </w:rPr>
        <w:t xml:space="preserve"> 67 lõiget 2 täiendatakse punktidega 6</w:t>
      </w:r>
      <w:r w:rsidR="00AB3610">
        <w:rPr>
          <w:rFonts w:ascii="Times New Roman" w:hAnsi="Times New Roman" w:cs="Times New Roman"/>
          <w:sz w:val="24"/>
          <w:szCs w:val="24"/>
        </w:rPr>
        <w:t>–</w:t>
      </w:r>
      <w:r w:rsidR="00F80A86" w:rsidRPr="000B2E6E">
        <w:rPr>
          <w:rFonts w:ascii="Times New Roman" w:hAnsi="Times New Roman" w:cs="Times New Roman"/>
          <w:sz w:val="24"/>
          <w:szCs w:val="24"/>
        </w:rPr>
        <w:t>8</w:t>
      </w:r>
      <w:r w:rsidR="003A7D35" w:rsidRPr="000B2E6E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121E06B7" w14:textId="1710ADBF" w:rsidR="00F80A86" w:rsidRPr="000B2E6E" w:rsidRDefault="00F80A86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sz w:val="24"/>
          <w:szCs w:val="24"/>
        </w:rPr>
        <w:t>„6) sidumisvahendid;</w:t>
      </w:r>
    </w:p>
    <w:p w14:paraId="24F459DF" w14:textId="25D19AEB" w:rsidR="00F80A86" w:rsidRPr="000B2E6E" w:rsidRDefault="00F80A86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sz w:val="24"/>
          <w:szCs w:val="24"/>
        </w:rPr>
        <w:t>7)</w:t>
      </w:r>
      <w:r w:rsidRPr="000B2E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B2E6E">
        <w:rPr>
          <w:rFonts w:ascii="Times New Roman" w:hAnsi="Times New Roman" w:cs="Times New Roman"/>
          <w:sz w:val="24"/>
          <w:szCs w:val="24"/>
        </w:rPr>
        <w:t>sõiduki sundpeatamise vahend;</w:t>
      </w:r>
    </w:p>
    <w:p w14:paraId="4D288D1D" w14:textId="2F7D08D4" w:rsidR="00F80A86" w:rsidRPr="000B2E6E" w:rsidRDefault="00F80A86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sz w:val="24"/>
          <w:szCs w:val="24"/>
        </w:rPr>
        <w:t>8) tehniline tõke.“</w:t>
      </w:r>
      <w:r w:rsidR="003A7D35" w:rsidRPr="000B2E6E">
        <w:rPr>
          <w:rFonts w:ascii="Times New Roman" w:hAnsi="Times New Roman" w:cs="Times New Roman"/>
          <w:sz w:val="24"/>
          <w:szCs w:val="24"/>
        </w:rPr>
        <w:t>;</w:t>
      </w:r>
    </w:p>
    <w:p w14:paraId="3918BE67" w14:textId="77777777" w:rsidR="00AB3610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3552F4" w14:textId="77777777" w:rsidR="00042678" w:rsidRPr="000B2E6E" w:rsidRDefault="00042678" w:rsidP="000426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b/>
          <w:bCs/>
          <w:sz w:val="24"/>
          <w:szCs w:val="24"/>
        </w:rPr>
        <w:t>6)</w:t>
      </w:r>
      <w:r w:rsidRPr="000B2E6E">
        <w:rPr>
          <w:rFonts w:ascii="Times New Roman" w:hAnsi="Times New Roman" w:cs="Times New Roman"/>
          <w:sz w:val="24"/>
          <w:szCs w:val="24"/>
        </w:rPr>
        <w:t xml:space="preserve"> paragrahvi 69 lõikes 2, § 70 lõikes 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B2E6E">
        <w:rPr>
          <w:rFonts w:ascii="Times New Roman" w:hAnsi="Times New Roman" w:cs="Times New Roman"/>
          <w:sz w:val="24"/>
          <w:szCs w:val="24"/>
        </w:rPr>
        <w:t xml:space="preserve"> § 71 lõikes 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B2E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§ </w:t>
      </w:r>
      <w:r w:rsidRPr="000B2E6E">
        <w:rPr>
          <w:rFonts w:ascii="Times New Roman" w:hAnsi="Times New Roman" w:cs="Times New Roman"/>
          <w:sz w:val="24"/>
          <w:szCs w:val="24"/>
        </w:rPr>
        <w:t>72 lõikes 2 ja § 73 lõikes 2 asendatakse arv „3200“ arvuga „100 000“;</w:t>
      </w:r>
    </w:p>
    <w:p w14:paraId="19BC4830" w14:textId="77777777" w:rsidR="00042678" w:rsidRDefault="00042678" w:rsidP="000426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2A227E" w14:textId="77777777" w:rsidR="00042678" w:rsidRPr="000B2E6E" w:rsidRDefault="00042678" w:rsidP="000426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b/>
          <w:bCs/>
          <w:sz w:val="24"/>
          <w:szCs w:val="24"/>
        </w:rPr>
        <w:t>7)</w:t>
      </w:r>
      <w:r w:rsidRPr="000B2E6E">
        <w:rPr>
          <w:rFonts w:ascii="Times New Roman" w:hAnsi="Times New Roman" w:cs="Times New Roman"/>
          <w:sz w:val="24"/>
          <w:szCs w:val="24"/>
        </w:rPr>
        <w:t xml:space="preserve"> paragrahvi </w:t>
      </w:r>
      <w:r>
        <w:rPr>
          <w:rFonts w:ascii="Times New Roman" w:hAnsi="Times New Roman" w:cs="Times New Roman"/>
          <w:sz w:val="24"/>
          <w:szCs w:val="24"/>
        </w:rPr>
        <w:t xml:space="preserve">74 </w:t>
      </w:r>
      <w:r w:rsidRPr="000B2E6E">
        <w:rPr>
          <w:rFonts w:ascii="Times New Roman" w:hAnsi="Times New Roman" w:cs="Times New Roman"/>
          <w:sz w:val="24"/>
          <w:szCs w:val="24"/>
        </w:rPr>
        <w:t>lõikes 2</w:t>
      </w:r>
      <w:r>
        <w:rPr>
          <w:rFonts w:ascii="Times New Roman" w:hAnsi="Times New Roman" w:cs="Times New Roman"/>
          <w:sz w:val="24"/>
          <w:szCs w:val="24"/>
        </w:rPr>
        <w:t>, § 75 lõikes 2</w:t>
      </w:r>
      <w:r w:rsidRPr="000B2E6E">
        <w:rPr>
          <w:rFonts w:ascii="Times New Roman" w:hAnsi="Times New Roman" w:cs="Times New Roman"/>
          <w:sz w:val="24"/>
          <w:szCs w:val="24"/>
        </w:rPr>
        <w:t xml:space="preserve"> ja § </w:t>
      </w:r>
      <w:r>
        <w:rPr>
          <w:rFonts w:ascii="Times New Roman" w:hAnsi="Times New Roman" w:cs="Times New Roman"/>
          <w:sz w:val="24"/>
          <w:szCs w:val="24"/>
        </w:rPr>
        <w:t>76</w:t>
      </w:r>
      <w:r w:rsidRPr="000B2E6E">
        <w:rPr>
          <w:rFonts w:ascii="Times New Roman" w:hAnsi="Times New Roman" w:cs="Times New Roman"/>
          <w:sz w:val="24"/>
          <w:szCs w:val="24"/>
        </w:rPr>
        <w:t xml:space="preserve"> lõikes 2 asendatakse arv „</w:t>
      </w:r>
      <w:r>
        <w:rPr>
          <w:rFonts w:ascii="Times New Roman" w:hAnsi="Times New Roman" w:cs="Times New Roman"/>
          <w:sz w:val="24"/>
          <w:szCs w:val="24"/>
        </w:rPr>
        <w:t>2600</w:t>
      </w:r>
      <w:r w:rsidRPr="000B2E6E">
        <w:rPr>
          <w:rFonts w:ascii="Times New Roman" w:hAnsi="Times New Roman" w:cs="Times New Roman"/>
          <w:sz w:val="24"/>
          <w:szCs w:val="24"/>
        </w:rPr>
        <w:t>“ arvuga „50 000“;</w:t>
      </w:r>
    </w:p>
    <w:p w14:paraId="567A196F" w14:textId="77777777" w:rsidR="00042678" w:rsidRDefault="00042678" w:rsidP="000426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0D4A02" w14:textId="77777777" w:rsidR="00042678" w:rsidRPr="000B2E6E" w:rsidRDefault="00042678" w:rsidP="000426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B2E6E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0B2E6E">
        <w:rPr>
          <w:rFonts w:ascii="Times New Roman" w:hAnsi="Times New Roman" w:cs="Times New Roman"/>
          <w:sz w:val="24"/>
          <w:szCs w:val="24"/>
        </w:rPr>
        <w:t>paragrahvi 77 lõikes 2 asendatakse arv „1300“ arvuga „</w:t>
      </w:r>
      <w:r>
        <w:rPr>
          <w:rFonts w:ascii="Times New Roman" w:hAnsi="Times New Roman" w:cs="Times New Roman"/>
          <w:sz w:val="24"/>
          <w:szCs w:val="24"/>
        </w:rPr>
        <w:t>5000</w:t>
      </w:r>
      <w:r w:rsidRPr="000B2E6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88B7D73" w14:textId="77777777" w:rsidR="00AB3610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8EEA3E" w14:textId="1A0423B6" w:rsidR="00926188" w:rsidRPr="00A47FCA" w:rsidRDefault="00926188" w:rsidP="00C54A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7FCA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2. Seaduse jõustumine</w:t>
      </w:r>
      <w:del w:id="12" w:author="Aili Sandre" w:date="2024-07-03T21:09:00Z">
        <w:r w:rsidRPr="00A47FCA" w:rsidDel="008057F8">
          <w:rPr>
            <w:rFonts w:ascii="Times New Roman" w:hAnsi="Times New Roman" w:cs="Times New Roman"/>
            <w:b/>
            <w:bCs/>
            <w:sz w:val="24"/>
            <w:szCs w:val="24"/>
          </w:rPr>
          <w:delText xml:space="preserve"> </w:delText>
        </w:r>
      </w:del>
    </w:p>
    <w:p w14:paraId="09DE6A9E" w14:textId="77777777" w:rsidR="00AB3610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B5AC10" w14:textId="28608D9E" w:rsidR="00926188" w:rsidRPr="00A47FCA" w:rsidRDefault="00A47FCA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FCA">
        <w:rPr>
          <w:rFonts w:ascii="Times New Roman" w:hAnsi="Times New Roman" w:cs="Times New Roman"/>
          <w:sz w:val="24"/>
          <w:szCs w:val="24"/>
        </w:rPr>
        <w:t xml:space="preserve">Käesoleva seaduse </w:t>
      </w:r>
      <w:r w:rsidR="009B6BF2" w:rsidRPr="00A47FCA">
        <w:rPr>
          <w:rFonts w:ascii="Times New Roman" w:hAnsi="Times New Roman" w:cs="Times New Roman"/>
          <w:sz w:val="24"/>
          <w:szCs w:val="24"/>
        </w:rPr>
        <w:t>§ 1 punktid 3 ja 6</w:t>
      </w:r>
      <w:r w:rsidR="00A2049F">
        <w:rPr>
          <w:rFonts w:ascii="Times New Roman" w:hAnsi="Times New Roman" w:cs="Times New Roman"/>
          <w:sz w:val="24"/>
          <w:szCs w:val="24"/>
        </w:rPr>
        <w:t>–</w:t>
      </w:r>
      <w:r w:rsidR="00042678">
        <w:rPr>
          <w:rFonts w:ascii="Times New Roman" w:hAnsi="Times New Roman" w:cs="Times New Roman"/>
          <w:sz w:val="24"/>
          <w:szCs w:val="24"/>
        </w:rPr>
        <w:t>8</w:t>
      </w:r>
      <w:r w:rsidR="009B6BF2" w:rsidRPr="00A47FCA">
        <w:rPr>
          <w:rFonts w:ascii="Times New Roman" w:hAnsi="Times New Roman" w:cs="Times New Roman"/>
          <w:sz w:val="24"/>
          <w:szCs w:val="24"/>
        </w:rPr>
        <w:t xml:space="preserve"> jõustuvad </w:t>
      </w:r>
      <w:r w:rsidRPr="00A47FC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2025. aasta 1. jaanuaril.</w:t>
      </w:r>
    </w:p>
    <w:p w14:paraId="5DA8EC32" w14:textId="77777777" w:rsidR="009B1C91" w:rsidRDefault="009B1C91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FCD04" w14:textId="77777777" w:rsidR="00AB3610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5591C7" w14:textId="77777777" w:rsidR="00AB3610" w:rsidRPr="000B2E6E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7A3486" w14:textId="77777777" w:rsidR="009B1C91" w:rsidRPr="000B2E6E" w:rsidRDefault="009B1C91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sz w:val="24"/>
          <w:szCs w:val="24"/>
        </w:rPr>
        <w:t>Lauri Hussar</w:t>
      </w:r>
    </w:p>
    <w:p w14:paraId="4F3DC3E8" w14:textId="77777777" w:rsidR="009B1C91" w:rsidRPr="000B2E6E" w:rsidRDefault="009B1C91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sz w:val="24"/>
          <w:szCs w:val="24"/>
        </w:rPr>
        <w:t>Riigikogu esimees</w:t>
      </w:r>
    </w:p>
    <w:p w14:paraId="0F918336" w14:textId="77777777" w:rsidR="009B1C91" w:rsidRPr="000B2E6E" w:rsidRDefault="009B1C91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635F9E" w14:textId="5169FF75" w:rsidR="009B1C91" w:rsidRPr="000B2E6E" w:rsidRDefault="009B1C91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sz w:val="24"/>
          <w:szCs w:val="24"/>
        </w:rPr>
        <w:t>Tallinn, … ………. 202</w:t>
      </w:r>
      <w:r w:rsidR="004C06DB" w:rsidRPr="000B2E6E">
        <w:rPr>
          <w:rFonts w:ascii="Times New Roman" w:hAnsi="Times New Roman" w:cs="Times New Roman"/>
          <w:sz w:val="24"/>
          <w:szCs w:val="24"/>
        </w:rPr>
        <w:t>4</w:t>
      </w:r>
      <w:del w:id="13" w:author="Aili Sandre" w:date="2024-07-03T21:09:00Z">
        <w:r w:rsidRPr="000B2E6E" w:rsidDel="008057F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14:paraId="6B5828A8" w14:textId="77777777" w:rsidR="009B1C91" w:rsidRPr="000B2E6E" w:rsidRDefault="009B1C91" w:rsidP="00AB3610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1CA354" w14:textId="4785185F" w:rsidR="009B1C91" w:rsidRPr="000B2E6E" w:rsidRDefault="009B1C91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sz w:val="24"/>
          <w:szCs w:val="24"/>
        </w:rPr>
        <w:t>Algatab Vabariigi Valitsus … …….. 202</w:t>
      </w:r>
      <w:r w:rsidR="004C06DB" w:rsidRPr="000B2E6E">
        <w:rPr>
          <w:rFonts w:ascii="Times New Roman" w:hAnsi="Times New Roman" w:cs="Times New Roman"/>
          <w:sz w:val="24"/>
          <w:szCs w:val="24"/>
        </w:rPr>
        <w:t>4</w:t>
      </w:r>
      <w:r w:rsidRPr="000B2E6E">
        <w:rPr>
          <w:rFonts w:ascii="Times New Roman" w:hAnsi="Times New Roman" w:cs="Times New Roman"/>
          <w:sz w:val="24"/>
          <w:szCs w:val="24"/>
        </w:rPr>
        <w:t>. a</w:t>
      </w:r>
      <w:del w:id="14" w:author="Aili Sandre" w:date="2024-07-03T21:09:00Z">
        <w:r w:rsidRPr="000B2E6E" w:rsidDel="008057F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14:paraId="55B28F60" w14:textId="77777777" w:rsidR="009B1C91" w:rsidRPr="000B2E6E" w:rsidRDefault="009B1C91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33491D" w14:textId="77777777" w:rsidR="009B1C91" w:rsidRPr="000B2E6E" w:rsidRDefault="009B1C91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7A24DE96" w14:textId="34272AFD" w:rsidR="00474CF8" w:rsidRPr="000B2E6E" w:rsidRDefault="00474CF8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4CF8" w:rsidRPr="000B2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0" w:author="Kärt Voor" w:date="2024-07-05T08:36:00Z" w:initials="KV">
    <w:p w14:paraId="669AA0C3" w14:textId="77777777" w:rsidR="00D4555B" w:rsidRDefault="00D4555B" w:rsidP="008A6E67">
      <w:pPr>
        <w:pStyle w:val="Kommentaaritekst"/>
      </w:pPr>
      <w:r>
        <w:rPr>
          <w:rStyle w:val="Kommentaariviide"/>
        </w:rPr>
        <w:annotationRef/>
      </w:r>
      <w:r>
        <w:t>Jutumärgid lõpevad ja semikoolon peavad olema lg 2 lõpus.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69AA0C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322F13" w16cex:dateUtc="2024-07-05T05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9AA0C3" w16cid:durableId="2A322F1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ili Sandre">
    <w15:presenceInfo w15:providerId="AD" w15:userId="S::Aili.Sandre@just.ee::21c2fdd4-4be7-4997-be10-55426eb6f323"/>
  </w15:person>
  <w15:person w15:author="Kärt Voor">
    <w15:presenceInfo w15:providerId="AD" w15:userId="S::Kart.Voor@just.ee::936b5c4a-8b96-47d5-8faa-8f1d9925cbb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7A8"/>
    <w:rsid w:val="000107D9"/>
    <w:rsid w:val="00042678"/>
    <w:rsid w:val="00071814"/>
    <w:rsid w:val="000B2E6E"/>
    <w:rsid w:val="000C1433"/>
    <w:rsid w:val="000D4B83"/>
    <w:rsid w:val="00133976"/>
    <w:rsid w:val="00146F9A"/>
    <w:rsid w:val="00150479"/>
    <w:rsid w:val="0015671A"/>
    <w:rsid w:val="00171476"/>
    <w:rsid w:val="001957A8"/>
    <w:rsid w:val="00196EF6"/>
    <w:rsid w:val="001F0528"/>
    <w:rsid w:val="0020711F"/>
    <w:rsid w:val="0020734F"/>
    <w:rsid w:val="002463BD"/>
    <w:rsid w:val="00250C71"/>
    <w:rsid w:val="00275C3C"/>
    <w:rsid w:val="00283DCA"/>
    <w:rsid w:val="0028753A"/>
    <w:rsid w:val="00293071"/>
    <w:rsid w:val="002C298D"/>
    <w:rsid w:val="002D3069"/>
    <w:rsid w:val="002E2F2B"/>
    <w:rsid w:val="002E49A3"/>
    <w:rsid w:val="002E6441"/>
    <w:rsid w:val="00314929"/>
    <w:rsid w:val="00330A49"/>
    <w:rsid w:val="00347C78"/>
    <w:rsid w:val="0037338F"/>
    <w:rsid w:val="003860AF"/>
    <w:rsid w:val="003A3046"/>
    <w:rsid w:val="003A7D35"/>
    <w:rsid w:val="00474CF8"/>
    <w:rsid w:val="004A0227"/>
    <w:rsid w:val="004A4FCD"/>
    <w:rsid w:val="004C06DB"/>
    <w:rsid w:val="00511B2C"/>
    <w:rsid w:val="00533840"/>
    <w:rsid w:val="00557841"/>
    <w:rsid w:val="005D298E"/>
    <w:rsid w:val="005E57B4"/>
    <w:rsid w:val="005E6E97"/>
    <w:rsid w:val="005F3A82"/>
    <w:rsid w:val="005F5E70"/>
    <w:rsid w:val="00604294"/>
    <w:rsid w:val="00611CA6"/>
    <w:rsid w:val="00614ECF"/>
    <w:rsid w:val="00632C75"/>
    <w:rsid w:val="00665CF6"/>
    <w:rsid w:val="00703E15"/>
    <w:rsid w:val="007117AC"/>
    <w:rsid w:val="0072631F"/>
    <w:rsid w:val="0076142F"/>
    <w:rsid w:val="007A2E43"/>
    <w:rsid w:val="007A3282"/>
    <w:rsid w:val="007A662B"/>
    <w:rsid w:val="008057F8"/>
    <w:rsid w:val="00816B2E"/>
    <w:rsid w:val="008A2BEF"/>
    <w:rsid w:val="008D048A"/>
    <w:rsid w:val="008D248B"/>
    <w:rsid w:val="00926188"/>
    <w:rsid w:val="009310EE"/>
    <w:rsid w:val="009B1C91"/>
    <w:rsid w:val="009B298B"/>
    <w:rsid w:val="009B6BF2"/>
    <w:rsid w:val="00A2049F"/>
    <w:rsid w:val="00A47FCA"/>
    <w:rsid w:val="00A62478"/>
    <w:rsid w:val="00AB08E4"/>
    <w:rsid w:val="00AB3610"/>
    <w:rsid w:val="00B33AD5"/>
    <w:rsid w:val="00B732F4"/>
    <w:rsid w:val="00BB0109"/>
    <w:rsid w:val="00BD303D"/>
    <w:rsid w:val="00C131AF"/>
    <w:rsid w:val="00C54AAA"/>
    <w:rsid w:val="00C64AF9"/>
    <w:rsid w:val="00C85A27"/>
    <w:rsid w:val="00CA0E12"/>
    <w:rsid w:val="00D12664"/>
    <w:rsid w:val="00D4555B"/>
    <w:rsid w:val="00D46E38"/>
    <w:rsid w:val="00D57B44"/>
    <w:rsid w:val="00D93607"/>
    <w:rsid w:val="00DA60C7"/>
    <w:rsid w:val="00DE5E9F"/>
    <w:rsid w:val="00E019AB"/>
    <w:rsid w:val="00E36BC3"/>
    <w:rsid w:val="00E40A4C"/>
    <w:rsid w:val="00E42E40"/>
    <w:rsid w:val="00E60540"/>
    <w:rsid w:val="00F80A86"/>
    <w:rsid w:val="00FB3EAC"/>
    <w:rsid w:val="00FE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33823"/>
  <w15:chartTrackingRefBased/>
  <w15:docId w15:val="{30FE5D61-111C-49A3-9D5B-21270FF7A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t-E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957A8"/>
    <w:pPr>
      <w:spacing w:after="160" w:line="256" w:lineRule="auto"/>
      <w:jc w:val="left"/>
    </w:pPr>
    <w:rPr>
      <w:rFonts w:asciiTheme="minorHAnsi" w:hAnsiTheme="minorHAnsi" w:cstheme="minorBidi"/>
      <w:kern w:val="2"/>
      <w:sz w:val="22"/>
      <w:szCs w:val="22"/>
      <w14:ligatures w14:val="standardContextual"/>
    </w:rPr>
  </w:style>
  <w:style w:type="paragraph" w:styleId="Pealkiri3">
    <w:name w:val="heading 3"/>
    <w:basedOn w:val="Normaallaad"/>
    <w:link w:val="Pealkiri3Mrk"/>
    <w:uiPriority w:val="9"/>
    <w:qFormat/>
    <w:rsid w:val="008A2B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957A8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2618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2618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26188"/>
    <w:rPr>
      <w:rFonts w:asciiTheme="minorHAnsi" w:hAnsiTheme="minorHAnsi" w:cstheme="minorBidi"/>
      <w:kern w:val="2"/>
      <w:sz w:val="20"/>
      <w:szCs w:val="20"/>
      <w14:ligatures w14:val="standardContextual"/>
    </w:rPr>
  </w:style>
  <w:style w:type="character" w:styleId="Tugev">
    <w:name w:val="Strong"/>
    <w:basedOn w:val="Liguvaikefont"/>
    <w:uiPriority w:val="22"/>
    <w:qFormat/>
    <w:rsid w:val="00614ECF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61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customStyle="1" w:styleId="Pealkiri3Mrk">
    <w:name w:val="Pealkiri 3 Märk"/>
    <w:basedOn w:val="Liguvaikefont"/>
    <w:link w:val="Pealkiri3"/>
    <w:uiPriority w:val="9"/>
    <w:rsid w:val="008A2BEF"/>
    <w:rPr>
      <w:rFonts w:eastAsia="Times New Roman"/>
      <w:b/>
      <w:bCs/>
      <w:sz w:val="27"/>
      <w:szCs w:val="27"/>
      <w:lang w:eastAsia="et-EE"/>
    </w:rPr>
  </w:style>
  <w:style w:type="character" w:styleId="Hperlink">
    <w:name w:val="Hyperlink"/>
    <w:basedOn w:val="Liguvaikefont"/>
    <w:uiPriority w:val="99"/>
    <w:semiHidden/>
    <w:unhideWhenUsed/>
    <w:rsid w:val="008A2BEF"/>
    <w:rPr>
      <w:color w:val="0000FF"/>
      <w:u w:val="single"/>
    </w:rPr>
  </w:style>
  <w:style w:type="paragraph" w:styleId="Redaktsioon">
    <w:name w:val="Revision"/>
    <w:hidden/>
    <w:uiPriority w:val="99"/>
    <w:semiHidden/>
    <w:rsid w:val="00D46E38"/>
    <w:pPr>
      <w:jc w:val="left"/>
    </w:pPr>
    <w:rPr>
      <w:rFonts w:asciiTheme="minorHAnsi" w:hAnsiTheme="minorHAnsi" w:cstheme="minorBidi"/>
      <w:kern w:val="2"/>
      <w:sz w:val="22"/>
      <w:szCs w:val="22"/>
      <w14:ligatures w14:val="standardContextual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30A4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30A49"/>
    <w:rPr>
      <w:rFonts w:ascii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customStyle="1" w:styleId="cf01">
    <w:name w:val="cf01"/>
    <w:basedOn w:val="Liguvaikefont"/>
    <w:rsid w:val="00E40A4C"/>
    <w:rPr>
      <w:rFonts w:ascii="Segoe UI" w:hAnsi="Segoe UI" w:cs="Segoe UI" w:hint="default"/>
      <w:i/>
      <w:iCs/>
      <w:color w:val="333333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349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Eve-Ly Kübard</dc:creator>
  <cp:keywords/>
  <dc:description/>
  <cp:lastModifiedBy>Kärt Voor</cp:lastModifiedBy>
  <cp:revision>8</cp:revision>
  <dcterms:created xsi:type="dcterms:W3CDTF">2024-07-03T10:34:00Z</dcterms:created>
  <dcterms:modified xsi:type="dcterms:W3CDTF">2024-07-05T07:49:00Z</dcterms:modified>
</cp:coreProperties>
</file>